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837393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28B09B9A" w:rsidR="00703492" w:rsidRDefault="00F12D2B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>
        <w:rPr>
          <w:rFonts w:ascii="Arial" w:hAnsi="Arial" w:cs="Arial"/>
          <w:b/>
          <w:sz w:val="20"/>
        </w:rPr>
        <w:t xml:space="preserve">manažerské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 4x4</w:t>
      </w:r>
      <w:r w:rsidR="00DE762A">
        <w:rPr>
          <w:rFonts w:ascii="Arial" w:hAnsi="Arial" w:cs="Arial"/>
          <w:b/>
          <w:sz w:val="20"/>
        </w:rPr>
        <w:t xml:space="preserve"> </w:t>
      </w:r>
      <w:r w:rsidR="00BE7594">
        <w:rPr>
          <w:rFonts w:ascii="Arial" w:hAnsi="Arial" w:cs="Arial"/>
          <w:b/>
          <w:sz w:val="20"/>
        </w:rPr>
        <w:t xml:space="preserve">- </w:t>
      </w:r>
      <w:r w:rsidR="00BE7594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193127A" w14:textId="02388C18" w:rsidR="00BE7594" w:rsidRDefault="00BE7594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C8D9389" w14:textId="77777777" w:rsidR="00252EEE" w:rsidRDefault="00252EEE" w:rsidP="00252EEE">
      <w:pPr>
        <w:spacing w:after="0"/>
        <w:jc w:val="center"/>
        <w:rPr>
          <w:rFonts w:ascii="Arial" w:hAnsi="Arial" w:cs="Arial"/>
          <w:b/>
          <w:sz w:val="20"/>
        </w:rPr>
      </w:pPr>
    </w:p>
    <w:p w14:paraId="2E61B3A1" w14:textId="77777777" w:rsidR="00252EEE" w:rsidRDefault="00252EEE" w:rsidP="00252EEE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0"/>
        <w:gridCol w:w="1709"/>
        <w:gridCol w:w="1547"/>
        <w:gridCol w:w="1133"/>
        <w:gridCol w:w="1905"/>
        <w:tblGridChange w:id="0">
          <w:tblGrid>
            <w:gridCol w:w="1688"/>
            <w:gridCol w:w="1640"/>
            <w:gridCol w:w="1709"/>
            <w:gridCol w:w="1547"/>
            <w:gridCol w:w="1133"/>
            <w:gridCol w:w="1905"/>
          </w:tblGrid>
        </w:tblGridChange>
      </w:tblGrid>
      <w:tr w:rsidR="009F0228" w:rsidRPr="0071228E" w14:paraId="2A5E22A3" w14:textId="77777777" w:rsidTr="00E779BB">
        <w:trPr>
          <w:trHeight w:val="861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4BA3EEC2" w:rsidR="00703492" w:rsidRPr="0071228E" w:rsidRDefault="00176A5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62314" w:rsidRPr="0071228E" w14:paraId="08625D08" w14:textId="77777777" w:rsidTr="00E779BB">
        <w:trPr>
          <w:trHeight w:val="288"/>
        </w:trPr>
        <w:tc>
          <w:tcPr>
            <w:tcW w:w="261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BACC3C8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D07616" w:rsidRPr="00E779BB">
              <w:rPr>
                <w:rFonts w:ascii="Arial" w:hAnsi="Arial" w:cs="Arial"/>
                <w:noProof w:val="0"/>
                <w:color w:val="000000"/>
                <w:sz w:val="20"/>
              </w:rPr>
              <w:t>4 587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03492" w:rsidRPr="0071228E" w:rsidRDefault="00703492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5386C" w14:textId="3FC4D5CB" w:rsidR="00703492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8C6126" w:rsidRPr="0071228E" w14:paraId="6811AAA5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E7484F1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4A1FABAB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003A870E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C6126" w:rsidRPr="0071228E" w14:paraId="22955E4D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3455D1BC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624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05BDB02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C6126" w:rsidRPr="0071228E" w14:paraId="12D29C73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3EEDBB0A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C6126" w:rsidRPr="0071228E" w14:paraId="34299C35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64265358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41A1421C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538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412D324B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C6126" w:rsidRPr="0071228E" w14:paraId="2EF7DB0E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067DAA6B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7DEF41E8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708BE" w:rsidRPr="0071228E" w14:paraId="29400D5C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C708BE" w:rsidRPr="0061014F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02F8577B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19DBDC75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172DA0E3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C708BE" w:rsidRPr="0061014F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6BE8B454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365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22A53F5C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1D50B697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C708BE" w:rsidRPr="0061014F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387C7182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3279E1E3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5C1FC648" w:rsidR="00C708BE" w:rsidRPr="0061014F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4A06AA6C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CC4CB25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191B4DD6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56C07EDF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379FF78" w:rsidR="00C708BE" w:rsidRPr="00E779BB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E779BB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B332953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215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4785DAC4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05D2E4C4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C708BE" w:rsidRPr="00703492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49F1E2CB" w:rsidR="00C708BE" w:rsidRPr="00703492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5F965B63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75266ABD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339AB7F7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43CB76F6" w:rsidR="00C708BE" w:rsidRPr="0071228E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C646A13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469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13464813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5DD9D72F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74347" w:rsidRPr="0071228E" w14:paraId="46173668" w14:textId="77777777" w:rsidTr="00E779BB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7EDAC09E" w:rsidR="00703492" w:rsidRPr="00FC574A" w:rsidRDefault="00C708B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0228" w:rsidRPr="0071228E" w14:paraId="7F4A80B9" w14:textId="77777777" w:rsidTr="00E779B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71EBFBCF" w:rsidR="00703492" w:rsidRPr="00FC574A" w:rsidRDefault="00C708B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E5E45" w:rsidRPr="0071228E" w14:paraId="6628744D" w14:textId="77777777" w:rsidTr="006A1926">
        <w:tblPrEx>
          <w:tblW w:w="5000" w:type="pct"/>
          <w:tblCellMar>
            <w:left w:w="70" w:type="dxa"/>
            <w:right w:w="70" w:type="dxa"/>
          </w:tblCellMar>
          <w:tblPrExChange w:id="1" w:author="Kotolanová, Nicola" w:date="2022-12-12T14:15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" w:author="Kotolanová, Nicola" w:date="2022-12-12T14:15:00Z"/>
          <w:trPrChange w:id="3" w:author="Kotolanová, Nicola" w:date="2022-12-12T14:15:00Z">
            <w:trPr>
              <w:trHeight w:val="288"/>
            </w:trPr>
          </w:trPrChange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4" w:author="Kotolanová, Nicola" w:date="2022-12-12T14:15:00Z">
              <w:tcPr>
                <w:tcW w:w="2617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7AED2056" w14:textId="4AAD4D4C" w:rsidR="00DE5E45" w:rsidRPr="00DE5E45" w:rsidRDefault="00DE5E45" w:rsidP="00DE5E45">
            <w:pPr>
              <w:pStyle w:val="Normlnweb"/>
              <w:rPr>
                <w:ins w:id="5" w:author="Kotolanová, Nicola" w:date="2022-12-12T14:15:00Z"/>
                <w:rPrChange w:id="6" w:author="Kotolanová, Nicola" w:date="2022-12-12T14:15:00Z">
                  <w:rPr>
                    <w:ins w:id="7" w:author="Kotolanová, Nicola" w:date="2022-12-12T14:15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8" w:author="Kotolanová, Nicola" w:date="2022-12-12T14:15:00Z">
                <w:pPr>
                  <w:shd w:val="clear" w:color="auto" w:fill="FFFFFF" w:themeFill="background1"/>
                  <w:spacing w:after="0"/>
                </w:pPr>
              </w:pPrChange>
            </w:pPr>
            <w:ins w:id="9" w:author="Kotolanová, Nicola" w:date="2022-12-12T14:15:00Z">
              <w:r>
                <w:t>Emisní norma platná v době dodání vozidla</w:t>
              </w:r>
            </w:ins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0" w:author="Kotolanová, Nicola" w:date="2022-12-12T14:15:00Z">
              <w:tcPr>
                <w:tcW w:w="804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75FE70DC" w14:textId="2CCF02CE" w:rsidR="00DE5E45" w:rsidRPr="00DE5E45" w:rsidRDefault="00DE5E45" w:rsidP="00DE5E45">
            <w:pPr>
              <w:pStyle w:val="Normlnweb"/>
              <w:rPr>
                <w:ins w:id="11" w:author="Kotolanová, Nicola" w:date="2022-12-12T14:15:00Z"/>
                <w:rPrChange w:id="12" w:author="Kotolanová, Nicola" w:date="2022-12-12T14:16:00Z">
                  <w:rPr>
                    <w:ins w:id="13" w:author="Kotolanová, Nicola" w:date="2022-12-12T14:15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14" w:author="Kotolanová, Nicola" w:date="2022-12-12T14:16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5" w:author="Kotolanová, Nicola" w:date="2022-12-12T14:16:00Z">
              <w:r>
                <w:t>min. EURO 6</w:t>
              </w:r>
            </w:ins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6" w:author="Kotolanová, Nicola" w:date="2022-12-12T14:15:00Z">
              <w:tcPr>
                <w:tcW w:w="58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3D3C9E3C" w14:textId="0DFAFA19" w:rsidR="00DE5E45" w:rsidRPr="0071228E" w:rsidRDefault="00DE5E45" w:rsidP="00DE5E45">
            <w:pPr>
              <w:shd w:val="clear" w:color="auto" w:fill="FFFFFF" w:themeFill="background1"/>
              <w:spacing w:after="0"/>
              <w:jc w:val="center"/>
              <w:rPr>
                <w:ins w:id="17" w:author="Kotolanová, Nicola" w:date="2022-12-12T14:15:00Z"/>
                <w:rFonts w:ascii="Arial" w:hAnsi="Arial" w:cs="Arial"/>
                <w:noProof w:val="0"/>
                <w:color w:val="000000"/>
                <w:sz w:val="20"/>
              </w:rPr>
            </w:pPr>
            <w:ins w:id="18" w:author="Kotolanová, Nicola" w:date="2022-12-12T14:15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9" w:author="Kotolanová, Nicola" w:date="2022-12-12T14:15:00Z">
              <w:tcPr>
                <w:tcW w:w="99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598F3671" w14:textId="70594F45" w:rsidR="00DE5E45" w:rsidRPr="003C1008" w:rsidRDefault="00DE5E45" w:rsidP="00DE5E45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4:15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1" w:author="Kotolanová, Nicola" w:date="2022-12-12T14:15:00Z">
              <w:r w:rsidRPr="003F7F2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F7F28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F7F2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DE5E45" w:rsidRPr="0071228E" w14:paraId="7196B664" w14:textId="77777777" w:rsidTr="006A1926">
        <w:tblPrEx>
          <w:tblW w:w="5000" w:type="pct"/>
          <w:tblCellMar>
            <w:left w:w="70" w:type="dxa"/>
            <w:right w:w="70" w:type="dxa"/>
          </w:tblCellMar>
          <w:tblPrExChange w:id="22" w:author="Kotolanová, Nicola" w:date="2022-12-12T14:15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3" w:author="Kotolanová, Nicola" w:date="2022-12-12T14:15:00Z"/>
          <w:trPrChange w:id="24" w:author="Kotolanová, Nicola" w:date="2022-12-12T14:15:00Z">
            <w:trPr>
              <w:trHeight w:val="288"/>
            </w:trPr>
          </w:trPrChange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25" w:author="Kotolanová, Nicola" w:date="2022-12-12T14:15:00Z">
              <w:tcPr>
                <w:tcW w:w="2617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70EB311F" w14:textId="068F381E" w:rsidR="00DE5E45" w:rsidRPr="0071228E" w:rsidRDefault="009F4336" w:rsidP="00DE5E45">
            <w:pPr>
              <w:shd w:val="clear" w:color="auto" w:fill="FFFFFF" w:themeFill="background1"/>
              <w:spacing w:after="0"/>
              <w:rPr>
                <w:ins w:id="26" w:author="Kotolanová, Nicola" w:date="2022-12-12T14:15:00Z"/>
                <w:rFonts w:ascii="Arial" w:hAnsi="Arial" w:cs="Arial"/>
                <w:noProof w:val="0"/>
                <w:color w:val="000000"/>
                <w:sz w:val="20"/>
              </w:rPr>
            </w:pPr>
            <w:ins w:id="27" w:author="Kotolanová, Nicola" w:date="2022-12-12T14:16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8" w:author="Kotolanová, Nicola" w:date="2022-12-12T14:15:00Z">
              <w:tcPr>
                <w:tcW w:w="804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09C86EF2" w14:textId="497A25BE" w:rsidR="00DE5E45" w:rsidRPr="0071228E" w:rsidRDefault="009F4336" w:rsidP="00DE5E45">
            <w:pPr>
              <w:shd w:val="clear" w:color="auto" w:fill="FFFFFF" w:themeFill="background1"/>
              <w:spacing w:after="0"/>
              <w:jc w:val="center"/>
              <w:rPr>
                <w:ins w:id="29" w:author="Kotolanová, Nicola" w:date="2022-12-12T14:15:00Z"/>
                <w:rFonts w:ascii="Arial" w:hAnsi="Arial" w:cs="Arial"/>
                <w:noProof w:val="0"/>
                <w:color w:val="000000"/>
                <w:sz w:val="20"/>
              </w:rPr>
            </w:pPr>
            <w:ins w:id="30" w:author="Kotolanová, Nicola" w:date="2022-12-12T14:16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1" w:author="Kotolanová, Nicola" w:date="2022-12-12T14:15:00Z">
              <w:tcPr>
                <w:tcW w:w="58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6954F6FA" w14:textId="2D430121" w:rsidR="00DE5E45" w:rsidRPr="0071228E" w:rsidRDefault="00DE5E45" w:rsidP="00DE5E45">
            <w:pPr>
              <w:shd w:val="clear" w:color="auto" w:fill="FFFFFF" w:themeFill="background1"/>
              <w:spacing w:after="0"/>
              <w:jc w:val="center"/>
              <w:rPr>
                <w:ins w:id="32" w:author="Kotolanová, Nicola" w:date="2022-12-12T14:15:00Z"/>
                <w:rFonts w:ascii="Arial" w:hAnsi="Arial" w:cs="Arial"/>
                <w:noProof w:val="0"/>
                <w:color w:val="000000"/>
                <w:sz w:val="20"/>
              </w:rPr>
            </w:pPr>
            <w:ins w:id="33" w:author="Kotolanová, Nicola" w:date="2022-12-12T14:15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34" w:author="Kotolanová, Nicola" w:date="2022-12-12T14:15:00Z">
              <w:tcPr>
                <w:tcW w:w="99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7B93D671" w14:textId="7E8F1A96" w:rsidR="00DE5E45" w:rsidRPr="003C1008" w:rsidRDefault="00DE5E45" w:rsidP="00DE5E45">
            <w:pPr>
              <w:shd w:val="clear" w:color="auto" w:fill="FFFFFF" w:themeFill="background1"/>
              <w:spacing w:after="0"/>
              <w:jc w:val="center"/>
              <w:rPr>
                <w:ins w:id="35" w:author="Kotolanová, Nicola" w:date="2022-12-12T14:15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36" w:author="Kotolanová, Nicola" w:date="2022-12-12T14:15:00Z">
              <w:r w:rsidRPr="003F7F2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F7F28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F7F2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C708BE" w:rsidRPr="0071228E" w14:paraId="524CB069" w14:textId="77777777" w:rsidTr="00C86FE9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0D266247" w:rsidR="00C708BE" w:rsidRPr="0071228E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36490B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12B9C3C2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349ECFE4" w14:textId="77777777" w:rsidTr="00C86FE9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7B97A20B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742EE05D" w14:textId="77777777" w:rsidTr="00C86FE9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01CB536" w:rsidR="00C708BE" w:rsidRPr="0071228E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0430CE9E" w:rsidR="00C708BE" w:rsidRPr="0071228E" w:rsidRDefault="00C364D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03308586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1D420BF7" w14:textId="77777777" w:rsidTr="00C86FE9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C708BE" w:rsidRPr="00703492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C708BE" w:rsidRPr="00703492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C708BE" w:rsidRPr="00703492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777F0D2A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C5C47" w:rsidRPr="0071228E" w14:paraId="4ED506A6" w14:textId="77777777" w:rsidTr="00E779B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00D1C" w14:textId="6325C538" w:rsidR="00BC5C47" w:rsidRPr="00703492" w:rsidRDefault="00BC5C47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3DA70" w14:textId="1C0972B9" w:rsidR="00BC5C47" w:rsidRPr="00703492" w:rsidRDefault="00BC5C47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FF0C7" w14:textId="3182DF27" w:rsidR="00BC5C47" w:rsidRPr="00703492" w:rsidRDefault="00BC5C47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4BFF5" w14:textId="2AE91D51" w:rsidR="00BC5C47" w:rsidDel="00120B77" w:rsidRDefault="00C708B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E779BB">
        <w:trPr>
          <w:trHeight w:val="861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5204C973" w:rsidR="00703492" w:rsidRPr="0071228E" w:rsidRDefault="00823CE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C364DE" w:rsidRPr="0071228E" w14:paraId="6FCB44A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18CA94" w14:textId="5D78C5E9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 vpředu a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05E37" w14:textId="4F162685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8059531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1F6152" w14:textId="7D4D722D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regulace odstupu od vpředu jedoucího vozu s omezovačem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583FF" w14:textId="1F11FA3C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A010145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845E3A" w14:textId="1F223630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infotaintmentem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vozu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FA4C6" w14:textId="5ACE4786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FEE2AA2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84DA96D" w14:textId="7E85A36E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detekce protijedoucích vozidel při odbočování vlevo 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9B269" w14:textId="69C609BC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4D9405FA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7393224" w14:textId="67DBA48D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581DE" w14:textId="0BB104D8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30E63B6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70449D25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zónová klimatizace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0300FDDE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D34F8D6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A1426FE" w14:textId="134D922D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s centrálním airbagem mezi sedadly Ř/SP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290184D5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37D30FCD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21ED7408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6AD41B2E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BE1053D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2D892CC7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7F5E7058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6387DA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028787EB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212AE2B2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972D9BE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2475E9A3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Dvě opěrky hlavy vpředu, tři vzadu zásuvné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24B20B65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41AD0BE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7BA0A9" w14:textId="5A90CC96" w:rsidR="00C364DE" w:rsidDel="005B243C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Nouzové volání v případě nehody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F4871" w14:textId="1055DC56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0A0ED05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00057415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noProof w:val="0"/>
                <w:sz w:val="20"/>
              </w:rPr>
              <w:t>s funkcí automatického brzdění, rozpoznávání chodců a cyklistů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195FCC1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CEFBC1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6C42F815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3C64A3E7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C09B97B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60342F25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přístrojový štít s barevným displejem o velikosti 5,3“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5CFCA82C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38880174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287C5B63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bez klíčového startování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6C0A172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34CF61AB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4F950F9E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3832DACE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15A2A76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2484F6CB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dálkové svícení, denní svícení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4785888A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0736F320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1BFC8DC9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3A48C6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D11CDF2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42D808CC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1A5E0EF8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9F9E1A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4D65D76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7A22EF5D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B464BFF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88CFD" w14:textId="5ECC7286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bezpečnostní šrouby kol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5BAA7" w14:textId="70DB1DBF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242E82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645265DB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DC min. 125 kW (stejnosměrným proudem)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2743FD94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AF6094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D5228AD" w14:textId="481A60F8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AC min. 11 kW (střídavým proudem)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F35F7" w14:textId="6DE51799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E01FBAF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3706DED7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vyhřívaný, s dotykovým ovládáním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5D71791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470CAD10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215392" w14:textId="1D9FA24B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5259C6B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4F7A85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7D1A197A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55050E46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19D687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6CA650D" w14:textId="6D5058BA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Síť oddělující zavazadlový prostor</w:t>
            </w:r>
            <w:r w:rsidDel="00831001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393E4" w14:textId="56BE6DC4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3FED8A03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955EE97" w14:textId="3E68B7B4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EE0A9" w14:textId="42B82317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4AEB19B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72F20A4" w14:textId="525C5007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40E8B" w14:textId="4DAC7B96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DC82A9E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3A76FC01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4B949D38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4D960B24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01AE7594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sklo vyhřívané, tepelně izolující, potažené speciální vrstvou odrážející infračervené paprsky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49923F06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06A59A39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3649AF" w14:textId="1CE15F9F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38BFF305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C7CE3DF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0D1E1ABA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Podélné střešní nosiče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06CF545C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9657EA" w14:paraId="65B9E90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56F41262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7A47EF1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9657EA" w14:paraId="7D5F3386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1D9897B" w14:textId="6C721802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Sada nářadí na opravu pneu včetně kompresoru 12 V a lepidla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5D1E3920" w:rsidR="00C364DE" w:rsidRPr="009657E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9657EA" w14:paraId="335D1AC4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700FFFD5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Sedadlo řidiče výškově nastavitelné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0464E6EE" w:rsidR="00C364DE" w:rsidRPr="009657E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9657EA" w14:paraId="1068FF50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6BC648AA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lastRenderedPageBreak/>
              <w:t>Systém sledování únavy řidiče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34ED63FB" w:rsidR="00C364DE" w:rsidRPr="00FA3726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86FEA" w14:textId="77777777" w:rsidR="004E7991" w:rsidRDefault="004E7991">
      <w:pPr>
        <w:spacing w:after="0"/>
      </w:pPr>
      <w:r>
        <w:separator/>
      </w:r>
    </w:p>
  </w:endnote>
  <w:endnote w:type="continuationSeparator" w:id="0">
    <w:p w14:paraId="2BF3DADA" w14:textId="77777777" w:rsidR="004E7991" w:rsidRDefault="004E79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58D11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A0390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F4C67" w14:textId="77777777" w:rsidR="004E7991" w:rsidRDefault="004E7991">
      <w:pPr>
        <w:spacing w:after="0"/>
      </w:pPr>
      <w:r>
        <w:separator/>
      </w:r>
    </w:p>
  </w:footnote>
  <w:footnote w:type="continuationSeparator" w:id="0">
    <w:p w14:paraId="186F1D7C" w14:textId="77777777" w:rsidR="004E7991" w:rsidRDefault="004E79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9F4336">
            <w:fldChar w:fldCharType="begin"/>
          </w:r>
          <w:r w:rsidR="009F4336">
            <w:instrText xml:space="preserve"> KEYWORDS  \* MERGEFORMAT </w:instrText>
          </w:r>
          <w:r w:rsidR="009F4336">
            <w:fldChar w:fldCharType="separate"/>
          </w:r>
          <w:r>
            <w:t>červenec 2017</w:t>
          </w:r>
          <w:r w:rsidR="009F4336">
            <w:fldChar w:fldCharType="end"/>
          </w:r>
        </w:p>
      </w:tc>
      <w:tc>
        <w:tcPr>
          <w:tcW w:w="1701" w:type="dxa"/>
        </w:tcPr>
        <w:p w14:paraId="19EE5898" w14:textId="77777777" w:rsidR="00AE75D8" w:rsidRDefault="009F4336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9F4336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9F4336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9F4336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9F4336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419F"/>
    <w:rsid w:val="00007C8D"/>
    <w:rsid w:val="00033AAB"/>
    <w:rsid w:val="0004441C"/>
    <w:rsid w:val="000704B6"/>
    <w:rsid w:val="0009754E"/>
    <w:rsid w:val="000B071A"/>
    <w:rsid w:val="000C62EC"/>
    <w:rsid w:val="000D3C72"/>
    <w:rsid w:val="00105080"/>
    <w:rsid w:val="001104B2"/>
    <w:rsid w:val="00120B77"/>
    <w:rsid w:val="0013778E"/>
    <w:rsid w:val="00164E0F"/>
    <w:rsid w:val="00176A5F"/>
    <w:rsid w:val="00193487"/>
    <w:rsid w:val="001C5176"/>
    <w:rsid w:val="001D5F5B"/>
    <w:rsid w:val="001D6A2A"/>
    <w:rsid w:val="001E01E9"/>
    <w:rsid w:val="001E3427"/>
    <w:rsid w:val="002035CF"/>
    <w:rsid w:val="00210B82"/>
    <w:rsid w:val="002145AF"/>
    <w:rsid w:val="00226C9F"/>
    <w:rsid w:val="00236FA4"/>
    <w:rsid w:val="00251B2D"/>
    <w:rsid w:val="00252EEE"/>
    <w:rsid w:val="00257668"/>
    <w:rsid w:val="00284869"/>
    <w:rsid w:val="002A4046"/>
    <w:rsid w:val="002D1CC0"/>
    <w:rsid w:val="002E620A"/>
    <w:rsid w:val="002F6B1A"/>
    <w:rsid w:val="00342A3A"/>
    <w:rsid w:val="003600D6"/>
    <w:rsid w:val="0036490B"/>
    <w:rsid w:val="0037630B"/>
    <w:rsid w:val="0039312A"/>
    <w:rsid w:val="003D5548"/>
    <w:rsid w:val="003E6DFF"/>
    <w:rsid w:val="00401744"/>
    <w:rsid w:val="00425644"/>
    <w:rsid w:val="00472903"/>
    <w:rsid w:val="004B4EC0"/>
    <w:rsid w:val="004D1262"/>
    <w:rsid w:val="004E241B"/>
    <w:rsid w:val="004E25E4"/>
    <w:rsid w:val="004E7991"/>
    <w:rsid w:val="004F4ABD"/>
    <w:rsid w:val="004F76A6"/>
    <w:rsid w:val="00522A6E"/>
    <w:rsid w:val="0052320A"/>
    <w:rsid w:val="0052552D"/>
    <w:rsid w:val="00534F1A"/>
    <w:rsid w:val="00545C5A"/>
    <w:rsid w:val="00562B5C"/>
    <w:rsid w:val="00583C7F"/>
    <w:rsid w:val="00590E7A"/>
    <w:rsid w:val="005B243C"/>
    <w:rsid w:val="005C6B34"/>
    <w:rsid w:val="005E15CE"/>
    <w:rsid w:val="005E414C"/>
    <w:rsid w:val="00613ED9"/>
    <w:rsid w:val="006341D0"/>
    <w:rsid w:val="006A56DF"/>
    <w:rsid w:val="006C3ED5"/>
    <w:rsid w:val="006E2943"/>
    <w:rsid w:val="006F3CED"/>
    <w:rsid w:val="00703492"/>
    <w:rsid w:val="00720C1D"/>
    <w:rsid w:val="00743F16"/>
    <w:rsid w:val="007551D1"/>
    <w:rsid w:val="00755784"/>
    <w:rsid w:val="00762314"/>
    <w:rsid w:val="00774A7C"/>
    <w:rsid w:val="007A1AD0"/>
    <w:rsid w:val="007B1023"/>
    <w:rsid w:val="007E053F"/>
    <w:rsid w:val="007E1AB9"/>
    <w:rsid w:val="007F05C8"/>
    <w:rsid w:val="007F57EF"/>
    <w:rsid w:val="00805F7F"/>
    <w:rsid w:val="008213B0"/>
    <w:rsid w:val="00823CE6"/>
    <w:rsid w:val="00831001"/>
    <w:rsid w:val="00837393"/>
    <w:rsid w:val="00844D68"/>
    <w:rsid w:val="00853E34"/>
    <w:rsid w:val="00855B4F"/>
    <w:rsid w:val="00867B22"/>
    <w:rsid w:val="00870431"/>
    <w:rsid w:val="00872F8A"/>
    <w:rsid w:val="008801B6"/>
    <w:rsid w:val="00880BC1"/>
    <w:rsid w:val="008A6274"/>
    <w:rsid w:val="008B4EFF"/>
    <w:rsid w:val="008C6126"/>
    <w:rsid w:val="008D64C6"/>
    <w:rsid w:val="008E1A9F"/>
    <w:rsid w:val="008E1AA7"/>
    <w:rsid w:val="008E3C41"/>
    <w:rsid w:val="008F275C"/>
    <w:rsid w:val="00915B1F"/>
    <w:rsid w:val="00921F82"/>
    <w:rsid w:val="009351D5"/>
    <w:rsid w:val="009539F2"/>
    <w:rsid w:val="00977EC6"/>
    <w:rsid w:val="0098274D"/>
    <w:rsid w:val="009B342D"/>
    <w:rsid w:val="009B35DF"/>
    <w:rsid w:val="009D33F6"/>
    <w:rsid w:val="009D6676"/>
    <w:rsid w:val="009D77E4"/>
    <w:rsid w:val="009F0228"/>
    <w:rsid w:val="009F4336"/>
    <w:rsid w:val="009F62C0"/>
    <w:rsid w:val="00A026CB"/>
    <w:rsid w:val="00A200CD"/>
    <w:rsid w:val="00A30337"/>
    <w:rsid w:val="00A34C63"/>
    <w:rsid w:val="00A74347"/>
    <w:rsid w:val="00A949B4"/>
    <w:rsid w:val="00AB2D33"/>
    <w:rsid w:val="00AB49FC"/>
    <w:rsid w:val="00AC740B"/>
    <w:rsid w:val="00AD2FAA"/>
    <w:rsid w:val="00AD771A"/>
    <w:rsid w:val="00AE7A4C"/>
    <w:rsid w:val="00B115F9"/>
    <w:rsid w:val="00B14995"/>
    <w:rsid w:val="00B51B96"/>
    <w:rsid w:val="00B54C98"/>
    <w:rsid w:val="00B94965"/>
    <w:rsid w:val="00BB09BC"/>
    <w:rsid w:val="00BB3929"/>
    <w:rsid w:val="00BB4E02"/>
    <w:rsid w:val="00BB5C73"/>
    <w:rsid w:val="00BC5C47"/>
    <w:rsid w:val="00BE5792"/>
    <w:rsid w:val="00BE7594"/>
    <w:rsid w:val="00BE77D9"/>
    <w:rsid w:val="00C2280A"/>
    <w:rsid w:val="00C364DE"/>
    <w:rsid w:val="00C708BE"/>
    <w:rsid w:val="00C768FB"/>
    <w:rsid w:val="00CB0513"/>
    <w:rsid w:val="00CD0E08"/>
    <w:rsid w:val="00CE3FC6"/>
    <w:rsid w:val="00CE4C03"/>
    <w:rsid w:val="00CE626F"/>
    <w:rsid w:val="00CF1708"/>
    <w:rsid w:val="00D07616"/>
    <w:rsid w:val="00D14D45"/>
    <w:rsid w:val="00D63C78"/>
    <w:rsid w:val="00D65E00"/>
    <w:rsid w:val="00D65FB4"/>
    <w:rsid w:val="00D70D1A"/>
    <w:rsid w:val="00D8440B"/>
    <w:rsid w:val="00DC5A75"/>
    <w:rsid w:val="00DD214D"/>
    <w:rsid w:val="00DD5920"/>
    <w:rsid w:val="00DE5E45"/>
    <w:rsid w:val="00DE762A"/>
    <w:rsid w:val="00E06737"/>
    <w:rsid w:val="00E26DFC"/>
    <w:rsid w:val="00E32949"/>
    <w:rsid w:val="00E779BB"/>
    <w:rsid w:val="00E86E55"/>
    <w:rsid w:val="00E9223B"/>
    <w:rsid w:val="00E9350D"/>
    <w:rsid w:val="00E95462"/>
    <w:rsid w:val="00E96A04"/>
    <w:rsid w:val="00EB4B8F"/>
    <w:rsid w:val="00EE72D6"/>
    <w:rsid w:val="00F12D2B"/>
    <w:rsid w:val="00F15A97"/>
    <w:rsid w:val="00F25F8D"/>
    <w:rsid w:val="00F54E94"/>
    <w:rsid w:val="00F81F3D"/>
    <w:rsid w:val="00F85545"/>
    <w:rsid w:val="00FA58AE"/>
    <w:rsid w:val="00FB0FD6"/>
    <w:rsid w:val="00FE4B66"/>
    <w:rsid w:val="00FE5277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DE5E45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587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41</cp:revision>
  <dcterms:created xsi:type="dcterms:W3CDTF">2022-04-28T09:01:00Z</dcterms:created>
  <dcterms:modified xsi:type="dcterms:W3CDTF">2022-12-12T13:16:00Z</dcterms:modified>
</cp:coreProperties>
</file>